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3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888"/>
        <w:gridCol w:w="2375"/>
      </w:tblGrid>
      <w:tr w:rsidR="00C376ED" w:rsidRPr="00E26FAA" w:rsidTr="00FF1026">
        <w:trPr>
          <w:trHeight w:val="864"/>
        </w:trPr>
        <w:tc>
          <w:tcPr>
            <w:tcW w:w="6888" w:type="dxa"/>
          </w:tcPr>
          <w:p w:rsidR="00C376ED" w:rsidRPr="00E26FAA" w:rsidRDefault="00FF1026" w:rsidP="00A052AA">
            <w:pPr>
              <w:pStyle w:val="conservationmeasuretitle1"/>
            </w:pPr>
            <w:bookmarkStart w:id="0" w:name="_Toc418689717"/>
            <w:bookmarkStart w:id="1" w:name="_Toc435711163"/>
            <w:r>
              <w:rPr>
                <w:caps w:val="0"/>
              </w:rPr>
              <w:t xml:space="preserve">Conservation Measure </w:t>
            </w:r>
            <w:r w:rsidR="00C376ED">
              <w:t>24-05</w:t>
            </w:r>
            <w:r w:rsidR="00C376ED" w:rsidRPr="00D12D12">
              <w:t xml:space="preserve"> (201</w:t>
            </w:r>
            <w:r w:rsidR="007F3000">
              <w:t>8</w:t>
            </w:r>
            <w:r w:rsidR="00C376ED" w:rsidRPr="00D12D12">
              <w:t>)</w:t>
            </w:r>
            <w:bookmarkEnd w:id="0"/>
            <w:bookmarkEnd w:id="1"/>
          </w:p>
          <w:p w:rsidR="00C376ED" w:rsidRPr="002A55DA" w:rsidRDefault="00C376ED" w:rsidP="00D12D12">
            <w:pPr>
              <w:pStyle w:val="conservationmeasuretitle2"/>
            </w:pPr>
            <w:r>
              <w:t xml:space="preserve">Fishing for research purposes pursuant to </w:t>
            </w:r>
            <w:ins w:id="2" w:author="Doro Forck" w:date="2018-11-08T09:24:00Z">
              <w:r w:rsidR="00684D48">
                <w:br/>
              </w:r>
            </w:ins>
            <w:bookmarkStart w:id="3" w:name="_GoBack"/>
            <w:bookmarkEnd w:id="3"/>
            <w:r>
              <w:t xml:space="preserve">Conservation Measure 24-01 </w:t>
            </w:r>
          </w:p>
        </w:tc>
        <w:tc>
          <w:tcPr>
            <w:tcW w:w="2375" w:type="dxa"/>
          </w:tcPr>
          <w:tbl>
            <w:tblPr>
              <w:tblW w:w="2126" w:type="dxa"/>
              <w:tblInd w:w="3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6"/>
            </w:tblGrid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circ"/>
                    <w:tabs>
                      <w:tab w:val="clear" w:pos="5100"/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 xml:space="preserve"> </w:t>
                  </w:r>
                  <w:r>
                    <w:tab/>
                  </w:r>
                  <w:del w:id="4" w:author="Keith Reid" w:date="2018-10-31T11:16:00Z">
                    <w:r w:rsidDel="00704023">
                      <w:delText>commencing</w:delText>
                    </w:r>
                  </w:del>
                  <w:r>
                    <w:tab/>
                    <w:t>2018/19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tabs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Gear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</w:tbl>
          <w:p w:rsidR="00C376ED" w:rsidRPr="00E26FAA" w:rsidRDefault="00C376ED" w:rsidP="00A052AA">
            <w:pPr>
              <w:pStyle w:val="conservationmeasuretitle1"/>
            </w:pPr>
          </w:p>
        </w:tc>
      </w:tr>
    </w:tbl>
    <w:p w:rsidR="00096FFC" w:rsidRDefault="000E43AE" w:rsidP="0055019B">
      <w:pPr>
        <w:pStyle w:val="BodyText"/>
        <w:ind w:left="119"/>
        <w:rPr>
          <w:b w:val="0"/>
          <w:spacing w:val="-1"/>
          <w:sz w:val="24"/>
          <w:szCs w:val="24"/>
        </w:rPr>
      </w:pPr>
      <w:r>
        <w:rPr>
          <w:b w:val="0"/>
          <w:spacing w:val="-1"/>
          <w:sz w:val="24"/>
          <w:szCs w:val="24"/>
        </w:rPr>
        <w:t xml:space="preserve"> </w:t>
      </w:r>
    </w:p>
    <w:p w:rsidR="00D12D12" w:rsidRPr="00D12D12" w:rsidRDefault="00D12D12" w:rsidP="0055019B">
      <w:pPr>
        <w:pStyle w:val="cmpara"/>
      </w:pPr>
      <w:r w:rsidRPr="00D12D12">
        <w:t>The Commission,</w:t>
      </w:r>
    </w:p>
    <w:p w:rsidR="00D12D12" w:rsidRPr="00D12D12" w:rsidRDefault="00B0172E" w:rsidP="0055019B">
      <w:pPr>
        <w:pStyle w:val="cmindentedpara"/>
      </w:pPr>
      <w:r w:rsidRPr="0055019B">
        <w:rPr>
          <w:u w:val="single"/>
        </w:rPr>
        <w:t>Desiring</w:t>
      </w:r>
      <w:r w:rsidRPr="00F81E52">
        <w:rPr>
          <w:rPrChange w:id="5" w:author="Doro Forck" w:date="2018-11-07T15:12:00Z">
            <w:rPr>
              <w:u w:val="single"/>
            </w:rPr>
          </w:rPrChange>
        </w:rPr>
        <w:t xml:space="preserve"> </w:t>
      </w:r>
      <w:r>
        <w:t xml:space="preserve">to increase </w:t>
      </w:r>
      <w:r w:rsidR="00455A96">
        <w:t xml:space="preserve">clarity, traceability and </w:t>
      </w:r>
      <w:r w:rsidR="00D12D12" w:rsidRPr="00D12D12">
        <w:t>transparency related to the details of fishing for research purposes,</w:t>
      </w:r>
    </w:p>
    <w:p w:rsidR="00D12D12" w:rsidRPr="00D12D12" w:rsidRDefault="00D12D12" w:rsidP="0055019B">
      <w:pPr>
        <w:pStyle w:val="cmindentedpara"/>
      </w:pPr>
      <w:r w:rsidRPr="00D12D12">
        <w:rPr>
          <w:u w:val="single"/>
        </w:rPr>
        <w:t>Welcoming</w:t>
      </w:r>
      <w:r w:rsidRPr="00D12D12">
        <w:t xml:space="preserve"> the work of the Commission towards simplifying and harmoni</w:t>
      </w:r>
      <w:r w:rsidR="00062F9B">
        <w:rPr>
          <w:b/>
        </w:rPr>
        <w:t>s</w:t>
      </w:r>
      <w:r w:rsidRPr="00D12D12">
        <w:t>ing the regulatory framework governing CCAMLR fisheries,</w:t>
      </w:r>
    </w:p>
    <w:p w:rsidR="00D12D12" w:rsidRPr="00D12D12" w:rsidRDefault="00096FFC" w:rsidP="0055019B">
      <w:pPr>
        <w:pStyle w:val="cmindentedpara"/>
      </w:pPr>
      <w:r>
        <w:rPr>
          <w:u w:val="single"/>
        </w:rPr>
        <w:t>Recognis</w:t>
      </w:r>
      <w:r w:rsidR="00D12D12" w:rsidRPr="00D12D12">
        <w:rPr>
          <w:u w:val="single"/>
        </w:rPr>
        <w:t>ing</w:t>
      </w:r>
      <w:r w:rsidR="00D12D12" w:rsidRPr="00D12D12">
        <w:t xml:space="preserve"> the need to increase both transparency and documentation in relation to fishing for research purposes that has been authori</w:t>
      </w:r>
      <w:r w:rsidR="00062F9B">
        <w:rPr>
          <w:b/>
        </w:rPr>
        <w:t>s</w:t>
      </w:r>
      <w:r w:rsidR="00D12D12" w:rsidRPr="00D12D12">
        <w:t>ed by the Commission,</w:t>
      </w:r>
    </w:p>
    <w:p w:rsidR="00D12D12" w:rsidRPr="00D12D12" w:rsidRDefault="00D12D12" w:rsidP="0055019B">
      <w:pPr>
        <w:pStyle w:val="cmpara"/>
      </w:pPr>
      <w:r w:rsidRPr="00D12D12">
        <w:t>hereby adopts</w:t>
      </w:r>
      <w:r w:rsidRPr="00D12D12">
        <w:rPr>
          <w:spacing w:val="5"/>
        </w:rPr>
        <w:t xml:space="preserve"> </w:t>
      </w:r>
      <w:r w:rsidRPr="00D12D12">
        <w:t>the</w:t>
      </w:r>
      <w:r w:rsidRPr="00D12D12">
        <w:rPr>
          <w:spacing w:val="3"/>
        </w:rPr>
        <w:t xml:space="preserve"> </w:t>
      </w:r>
      <w:r w:rsidRPr="00D12D12">
        <w:t>following conservation measure in accordance with</w:t>
      </w:r>
      <w:r w:rsidRPr="00D12D12">
        <w:rPr>
          <w:spacing w:val="67"/>
        </w:rPr>
        <w:t xml:space="preserve"> </w:t>
      </w:r>
      <w:r w:rsidRPr="00D12D12">
        <w:t>Conservation Measure</w:t>
      </w:r>
      <w:r w:rsidR="00C376ED">
        <w:t> </w:t>
      </w:r>
      <w:r w:rsidRPr="00D12D12">
        <w:t>24-01</w:t>
      </w:r>
      <w:r w:rsidR="00062F9B" w:rsidRPr="00D47C2E">
        <w:rPr>
          <w:rPrChange w:id="6" w:author="Doro Forck" w:date="2018-11-07T15:12:00Z">
            <w:rPr>
              <w:b/>
            </w:rPr>
          </w:rPrChange>
        </w:rPr>
        <w:t>,</w:t>
      </w:r>
      <w:r w:rsidR="00062F9B" w:rsidRPr="00062F9B">
        <w:rPr>
          <w:b/>
        </w:rPr>
        <w:t xml:space="preserve"> </w:t>
      </w:r>
      <w:r w:rsidR="00062F9B" w:rsidRPr="00D12D12">
        <w:t>paragraph 3(d)</w:t>
      </w:r>
      <w:r w:rsidRPr="00D12D12">
        <w:t>:</w:t>
      </w:r>
    </w:p>
    <w:p w:rsidR="00D12D12" w:rsidRDefault="00D12D12" w:rsidP="0055019B">
      <w:pPr>
        <w:pStyle w:val="cmnumberedpara"/>
        <w:rPr>
          <w:ins w:id="7" w:author="Doro Forck" w:date="2018-11-07T15:13:00Z"/>
        </w:rPr>
      </w:pPr>
      <w:r w:rsidRPr="00D12D12">
        <w:t xml:space="preserve">1. </w:t>
      </w:r>
      <w:r w:rsidRPr="00D12D12">
        <w:tab/>
      </w:r>
      <w:r w:rsidRPr="006D7CA3">
        <w:t>For the 20</w:t>
      </w:r>
      <w:r w:rsidRPr="00096FFC">
        <w:t>1</w:t>
      </w:r>
      <w:r w:rsidR="00EF72F1" w:rsidRPr="00096FFC">
        <w:t>8</w:t>
      </w:r>
      <w:r w:rsidRPr="00096FFC">
        <w:t>/1</w:t>
      </w:r>
      <w:r w:rsidR="00EF72F1" w:rsidRPr="00096FFC">
        <w:t>9</w:t>
      </w:r>
      <w:r w:rsidRPr="006D7CA3">
        <w:t xml:space="preserve"> season,</w:t>
      </w:r>
      <w:r w:rsidRPr="00D12D12">
        <w:t xml:space="preserve"> the following </w:t>
      </w:r>
      <w:r w:rsidR="006D7CA3">
        <w:t xml:space="preserve">research activities </w:t>
      </w:r>
      <w:r w:rsidRPr="00D12D12">
        <w:t>authori</w:t>
      </w:r>
      <w:r w:rsidR="006D7CA3">
        <w:t>s</w:t>
      </w:r>
      <w:r w:rsidRPr="00D12D12">
        <w:t xml:space="preserve">ed </w:t>
      </w:r>
      <w:r w:rsidR="006D7CA3">
        <w:t xml:space="preserve">each season </w:t>
      </w:r>
      <w:r w:rsidRPr="00D12D12">
        <w:t>pursuant to Conservation Measure 24-01</w:t>
      </w:r>
      <w:r w:rsidR="00062F9B">
        <w:t>,</w:t>
      </w:r>
      <w:r w:rsidR="00062F9B" w:rsidRPr="00062F9B">
        <w:t xml:space="preserve"> </w:t>
      </w:r>
      <w:r w:rsidR="00062F9B" w:rsidRPr="00D12D12">
        <w:t>paragraph 3</w:t>
      </w:r>
      <w:r w:rsidR="00EF72F1">
        <w:t xml:space="preserve">, or current multi-year research activities previously approved by the Commission, </w:t>
      </w:r>
      <w:r w:rsidRPr="00D12D12">
        <w:t>shall be conducted in accordance with the Research Plans endorsed by the Commission and the requirements of Conservation Measure</w:t>
      </w:r>
      <w:r w:rsidR="00062F9B">
        <w:t> </w:t>
      </w:r>
      <w:r w:rsidRPr="00D12D12">
        <w:t xml:space="preserve">24-01 and this </w:t>
      </w:r>
      <w:r w:rsidR="00062F9B">
        <w:t>c</w:t>
      </w:r>
      <w:r w:rsidRPr="00D12D12">
        <w:t xml:space="preserve">onservation </w:t>
      </w:r>
      <w:r w:rsidR="00062F9B">
        <w:t>m</w:t>
      </w:r>
      <w:r w:rsidRPr="00D12D12">
        <w:t>easure</w:t>
      </w:r>
      <w:ins w:id="8" w:author="Doro Forck" w:date="2018-11-07T15:12:00Z">
        <w:r w:rsidR="00D47C2E">
          <w:t xml:space="preserve"> (Table 1)</w:t>
        </w:r>
      </w:ins>
      <w:del w:id="9" w:author="Doro Forck" w:date="2018-11-07T15:12:00Z">
        <w:r w:rsidRPr="00D12D12" w:rsidDel="00D47C2E">
          <w:delText>:</w:delText>
        </w:r>
      </w:del>
      <w:ins w:id="10" w:author="Doro Forck" w:date="2018-11-07T15:12:00Z">
        <w:r w:rsidR="00D47C2E">
          <w:t>.</w:t>
        </w:r>
      </w:ins>
    </w:p>
    <w:p w:rsidR="00D47C2E" w:rsidRPr="00096FFC" w:rsidRDefault="00D47C2E" w:rsidP="00D47C2E">
      <w:pPr>
        <w:pStyle w:val="cmnumberedpara"/>
        <w:rPr>
          <w:ins w:id="11" w:author="Doro Forck" w:date="2018-11-07T15:13:00Z"/>
          <w:b/>
        </w:rPr>
      </w:pPr>
      <w:ins w:id="12" w:author="Doro Forck" w:date="2018-11-07T15:13:00Z">
        <w:r w:rsidRPr="00277BA8">
          <w:t>2</w:t>
        </w:r>
        <w:r w:rsidRPr="00096FFC">
          <w:t xml:space="preserve">. </w:t>
        </w:r>
        <w:r w:rsidRPr="00096FFC">
          <w:tab/>
          <w:t>Unless otherwise specified in Conservation Measure 24-01 or column (</w:t>
        </w:r>
        <w:r>
          <w:t>e</w:t>
        </w:r>
        <w:r w:rsidRPr="00096FFC">
          <w:t>) of the table in paragraph 1 above, all relevant CCAMLR conservation measures apply to activities carried out under this conservation measure, including requirements related to mesh size,</w:t>
        </w:r>
        <w:r>
          <w:t xml:space="preserve"> </w:t>
        </w:r>
        <w:r w:rsidRPr="00096FFC">
          <w:t>gear type, closed areas, size limits, incidental mortality, environmental protection, by</w:t>
        </w:r>
        <w:r>
          <w:noBreakHyphen/>
        </w:r>
        <w:r w:rsidRPr="00096FFC">
          <w:t>catch, compliance and data reporting.</w:t>
        </w:r>
      </w:ins>
    </w:p>
    <w:p w:rsidR="00D47C2E" w:rsidRDefault="00D47C2E" w:rsidP="00D47C2E">
      <w:pPr>
        <w:pStyle w:val="Heading1"/>
        <w:rPr>
          <w:ins w:id="13" w:author="Doro Forck" w:date="2018-11-07T15:13:00Z"/>
        </w:rPr>
      </w:pPr>
      <w:ins w:id="14" w:author="Doro Forck" w:date="2018-11-07T15:13:00Z">
        <w:r>
          <w:t>Season</w:t>
        </w:r>
      </w:ins>
    </w:p>
    <w:p w:rsidR="00D47C2E" w:rsidRPr="00DD4198" w:rsidRDefault="00D47C2E" w:rsidP="00D47C2E">
      <w:pPr>
        <w:pStyle w:val="cmnumberedpara"/>
        <w:rPr>
          <w:ins w:id="15" w:author="Doro Forck" w:date="2018-11-07T15:13:00Z"/>
        </w:rPr>
      </w:pPr>
      <w:ins w:id="16" w:author="Doro Forck" w:date="2018-11-07T15:13:00Z">
        <w:r>
          <w:t>3</w:t>
        </w:r>
        <w:r w:rsidRPr="00D12D12">
          <w:t>.</w:t>
        </w:r>
        <w:r>
          <w:tab/>
        </w:r>
        <w:r w:rsidRPr="00D12D12">
          <w:t xml:space="preserve">For the purposes of </w:t>
        </w:r>
        <w:r>
          <w:t xml:space="preserve">the definition of a season in </w:t>
        </w:r>
        <w:r w:rsidRPr="00D12D12">
          <w:t xml:space="preserve">this </w:t>
        </w:r>
        <w:r>
          <w:t>c</w:t>
        </w:r>
        <w:r w:rsidRPr="00D12D12">
          <w:t xml:space="preserve">onservation </w:t>
        </w:r>
        <w:r>
          <w:t>m</w:t>
        </w:r>
        <w:r w:rsidRPr="00D12D12">
          <w:t>easure</w:t>
        </w:r>
        <w:r>
          <w:t>,</w:t>
        </w:r>
        <w:r w:rsidRPr="00D12D12">
          <w:t xml:space="preserve"> </w:t>
        </w:r>
        <w:r>
          <w:t>Conservation Measure 32-01 applies.</w:t>
        </w:r>
        <w:r w:rsidRPr="00D12D12" w:rsidDel="0024535C">
          <w:t xml:space="preserve"> </w:t>
        </w:r>
      </w:ins>
    </w:p>
    <w:p w:rsidR="00D47C2E" w:rsidRDefault="000F29B6">
      <w:pPr>
        <w:pStyle w:val="tablelegend"/>
        <w:pPrChange w:id="17" w:author="Doro Forck" w:date="2018-11-07T15:13:00Z">
          <w:pPr>
            <w:pStyle w:val="cmnumberedpara"/>
          </w:pPr>
        </w:pPrChange>
      </w:pPr>
      <w:ins w:id="18" w:author="Doro Forck" w:date="2018-11-07T15:13:00Z">
        <w:r>
          <w:t xml:space="preserve">Table 1: </w:t>
        </w:r>
      </w:ins>
    </w:p>
    <w:tbl>
      <w:tblPr>
        <w:tblStyle w:val="TableGrid"/>
        <w:tblW w:w="93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418"/>
        <w:gridCol w:w="1316"/>
        <w:gridCol w:w="1701"/>
        <w:gridCol w:w="2228"/>
        <w:gridCol w:w="1526"/>
      </w:tblGrid>
      <w:tr w:rsidR="00096FFC" w:rsidRPr="00096FFC" w:rsidTr="006879CE">
        <w:trPr>
          <w:trHeight w:val="695"/>
        </w:trPr>
        <w:tc>
          <w:tcPr>
            <w:tcW w:w="1131" w:type="dxa"/>
          </w:tcPr>
          <w:p w:rsidR="00096FFC" w:rsidRPr="00096FFC" w:rsidRDefault="00096FFC" w:rsidP="00277BA8">
            <w:pPr>
              <w:pStyle w:val="tablecolumnheading"/>
              <w:rPr>
                <w:b/>
              </w:rPr>
            </w:pPr>
            <w:r w:rsidRPr="00096FFC">
              <w:t>(a) Area</w:t>
            </w:r>
            <w:r w:rsidR="00062F9B">
              <w:rPr>
                <w:b/>
              </w:rPr>
              <w:t>/</w:t>
            </w:r>
            <w:r w:rsidRPr="00096FFC">
              <w:t xml:space="preserve"> </w:t>
            </w:r>
            <w:r w:rsidR="00062F9B" w:rsidRPr="00277BA8">
              <w:t>s</w:t>
            </w:r>
            <w:r w:rsidRPr="00096FFC">
              <w:t>ubarea</w:t>
            </w:r>
            <w:r w:rsidR="00062F9B">
              <w:rPr>
                <w:b/>
              </w:rPr>
              <w:t>/</w:t>
            </w:r>
            <w:r w:rsidRPr="00096FFC">
              <w:t xml:space="preserve"> </w:t>
            </w:r>
            <w:r w:rsidR="00062F9B" w:rsidRPr="00277BA8">
              <w:t>d</w:t>
            </w:r>
            <w:r w:rsidRPr="00096FFC">
              <w:t>ivision</w:t>
            </w:r>
          </w:p>
        </w:tc>
        <w:tc>
          <w:tcPr>
            <w:tcW w:w="1418" w:type="dxa"/>
          </w:tcPr>
          <w:p w:rsidR="00096FFC" w:rsidRPr="00096FFC" w:rsidRDefault="00096FFC" w:rsidP="00277BA8">
            <w:pPr>
              <w:pStyle w:val="tablecolumnheading"/>
              <w:rPr>
                <w:b/>
              </w:rPr>
            </w:pPr>
            <w:r w:rsidRPr="00096FFC">
              <w:t>(b) Member(s)</w:t>
            </w:r>
          </w:p>
        </w:tc>
        <w:tc>
          <w:tcPr>
            <w:tcW w:w="1316" w:type="dxa"/>
          </w:tcPr>
          <w:p w:rsidR="00096FFC" w:rsidRPr="00096FFC" w:rsidRDefault="00096FFC" w:rsidP="00277BA8">
            <w:pPr>
              <w:pStyle w:val="tablecolumnheading"/>
              <w:rPr>
                <w:b/>
              </w:rPr>
            </w:pPr>
            <w:r w:rsidRPr="00096FFC">
              <w:t>(</w:t>
            </w:r>
            <w:r w:rsidR="004C1BD7">
              <w:t>c</w:t>
            </w:r>
            <w:r w:rsidRPr="00096FFC">
              <w:t>) Target species or taxa</w:t>
            </w:r>
          </w:p>
        </w:tc>
        <w:tc>
          <w:tcPr>
            <w:tcW w:w="1701" w:type="dxa"/>
          </w:tcPr>
          <w:p w:rsidR="00096FFC" w:rsidRPr="00096FFC" w:rsidRDefault="00096FFC" w:rsidP="00277BA8">
            <w:pPr>
              <w:pStyle w:val="tablecolumnheading"/>
              <w:rPr>
                <w:b/>
              </w:rPr>
            </w:pPr>
            <w:r w:rsidRPr="00096FFC">
              <w:t>(</w:t>
            </w:r>
            <w:r w:rsidR="004C1BD7">
              <w:t>d</w:t>
            </w:r>
            <w:r w:rsidRPr="00096FFC">
              <w:t>) Catch limit</w:t>
            </w:r>
            <w:r w:rsidRPr="00096FFC">
              <w:rPr>
                <w:vertAlign w:val="superscript"/>
              </w:rPr>
              <w:t>1</w:t>
            </w:r>
            <w:r w:rsidRPr="00096FFC">
              <w:t xml:space="preserve"> (tonnes) or effort limit</w:t>
            </w:r>
            <w:r w:rsidR="00062F9B" w:rsidRPr="0055019B">
              <w:t xml:space="preserve"> </w:t>
            </w:r>
            <w:r w:rsidRPr="00096FFC">
              <w:t>(sets/hauls)</w:t>
            </w:r>
          </w:p>
        </w:tc>
        <w:tc>
          <w:tcPr>
            <w:tcW w:w="2228" w:type="dxa"/>
          </w:tcPr>
          <w:p w:rsidR="00096FFC" w:rsidRPr="00096FFC" w:rsidDel="003E07BA" w:rsidRDefault="00096FFC" w:rsidP="00277BA8">
            <w:pPr>
              <w:pStyle w:val="tablecolumnheading"/>
              <w:rPr>
                <w:b/>
              </w:rPr>
            </w:pPr>
            <w:r w:rsidRPr="00096FFC">
              <w:t>(</w:t>
            </w:r>
            <w:r w:rsidR="004C1BD7">
              <w:t>e</w:t>
            </w:r>
            <w:r w:rsidRPr="00096FFC">
              <w:t xml:space="preserve">) Specific </w:t>
            </w:r>
            <w:r w:rsidR="00062F9B" w:rsidRPr="00277BA8">
              <w:t>conservation measure</w:t>
            </w:r>
            <w:r w:rsidR="00062F9B" w:rsidRPr="00096FFC">
              <w:t xml:space="preserve"> </w:t>
            </w:r>
            <w:r w:rsidRPr="00096FFC">
              <w:t>exemptions necessary for research</w:t>
            </w:r>
          </w:p>
        </w:tc>
        <w:tc>
          <w:tcPr>
            <w:tcW w:w="1526" w:type="dxa"/>
          </w:tcPr>
          <w:p w:rsidR="00096FFC" w:rsidRPr="00096FFC" w:rsidRDefault="00096FFC" w:rsidP="00277BA8">
            <w:pPr>
              <w:pStyle w:val="tablecolumnheading"/>
              <w:rPr>
                <w:b/>
              </w:rPr>
            </w:pPr>
            <w:r w:rsidRPr="00096FFC">
              <w:t>(</w:t>
            </w:r>
            <w:r w:rsidR="004C1BD7">
              <w:t>f</w:t>
            </w:r>
            <w:r w:rsidRPr="00096FFC">
              <w:t xml:space="preserve">) Scientific </w:t>
            </w:r>
            <w:r w:rsidR="00062F9B" w:rsidRPr="00277BA8">
              <w:t xml:space="preserve">Committee </w:t>
            </w:r>
            <w:r w:rsidRPr="00277BA8">
              <w:t>para</w:t>
            </w:r>
            <w:r w:rsidR="00062F9B" w:rsidRPr="00277BA8">
              <w:t>graph</w:t>
            </w:r>
            <w:r w:rsidRPr="00277BA8">
              <w:t>s</w:t>
            </w:r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9" w:author="Keith Reid" w:date="2018-10-31T11:16:00Z">
              <w:r>
                <w:t>48.1</w:t>
              </w:r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20" w:author="Keith Reid" w:date="2018-10-31T11:16:00Z">
              <w:r>
                <w:t>Ukraine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  <w:rPr>
                <w:i/>
              </w:rPr>
            </w:pPr>
            <w:ins w:id="21" w:author="Keith Reid" w:date="2018-10-31T11:16:00Z">
              <w:r>
                <w:rPr>
                  <w:i/>
                </w:rPr>
                <w:t>Dissostichus mawsoni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22" w:author="Keith Reid" w:date="2018-10-31T11:16:00Z">
              <w:r>
                <w:t>40 tonnes / 29 sets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23" w:author="Keith Reid" w:date="2018-10-31T11:16:00Z">
              <w:del w:id="24" w:author="Doro Forck" w:date="2018-11-01T11:27:00Z">
                <w:r w:rsidDel="00032B0D">
                  <w:delText xml:space="preserve">CM 22-06, CM 22-07 </w:delText>
                </w:r>
              </w:del>
              <w:del w:id="25" w:author="Doro Forck" w:date="2018-11-01T11:21:00Z">
                <w:r w:rsidDel="00032B0D">
                  <w:delText>and CM 3</w:delText>
                </w:r>
              </w:del>
              <w:del w:id="26" w:author="Doro Forck" w:date="2018-11-01T11:19:00Z">
                <w:r w:rsidDel="00032B0D">
                  <w:delText>2</w:delText>
                </w:r>
              </w:del>
              <w:del w:id="27" w:author="Doro Forck" w:date="2018-11-01T11:21:00Z">
                <w:r w:rsidDel="00032B0D">
                  <w:delText>-0</w:delText>
                </w:r>
                <w:r w:rsidR="00D408A7" w:rsidDel="00032B0D">
                  <w:delText>3</w:delText>
                </w:r>
              </w:del>
            </w:ins>
            <w:ins w:id="28" w:author="Doro Forck" w:date="2018-11-02T14:05:00Z">
              <w:r w:rsidR="00531682">
                <w:t>None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29" w:author="Keith Reid" w:date="2018-10-31T11:36:00Z">
              <w:r>
                <w:t xml:space="preserve">SC-CAMLR XXXVII </w:t>
              </w:r>
            </w:ins>
            <w:ins w:id="30" w:author="Keith Reid" w:date="2018-10-31T11:16:00Z">
              <w:r w:rsidR="00704023">
                <w:t>3.117 – 3.122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Default="00704023" w:rsidP="00704023">
            <w:pPr>
              <w:pStyle w:val="tabletext"/>
            </w:pPr>
            <w:ins w:id="31" w:author="Keith Reid" w:date="2018-10-31T11:16:00Z">
              <w:r>
                <w:t>48.2</w:t>
              </w:r>
            </w:ins>
          </w:p>
        </w:tc>
        <w:tc>
          <w:tcPr>
            <w:tcW w:w="1418" w:type="dxa"/>
            <w:vAlign w:val="center"/>
          </w:tcPr>
          <w:p w:rsidR="00704023" w:rsidRDefault="00704023" w:rsidP="00704023">
            <w:pPr>
              <w:pStyle w:val="tabletext"/>
            </w:pPr>
            <w:ins w:id="32" w:author="Keith Reid" w:date="2018-10-31T11:16:00Z">
              <w:r>
                <w:t>Ukraine</w:t>
              </w:r>
            </w:ins>
          </w:p>
        </w:tc>
        <w:tc>
          <w:tcPr>
            <w:tcW w:w="1316" w:type="dxa"/>
            <w:vAlign w:val="center"/>
          </w:tcPr>
          <w:p w:rsidR="00704023" w:rsidRDefault="00704023" w:rsidP="00704023">
            <w:pPr>
              <w:pStyle w:val="tabletext"/>
              <w:rPr>
                <w:i/>
              </w:rPr>
            </w:pPr>
            <w:ins w:id="33" w:author="Keith Reid" w:date="2018-10-31T11:16:00Z">
              <w:r>
                <w:rPr>
                  <w:i/>
                </w:rPr>
                <w:t>Dissostichus mawsoni</w:t>
              </w:r>
            </w:ins>
          </w:p>
        </w:tc>
        <w:tc>
          <w:tcPr>
            <w:tcW w:w="1701" w:type="dxa"/>
            <w:vAlign w:val="center"/>
          </w:tcPr>
          <w:p w:rsidR="00704023" w:rsidRDefault="00704023" w:rsidP="00704023">
            <w:pPr>
              <w:pStyle w:val="tabletext"/>
            </w:pPr>
            <w:ins w:id="34" w:author="Keith Reid" w:date="2018-10-31T11:16:00Z">
              <w:r>
                <w:t>75 tonnes / 48 sets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D408A7" w:rsidP="00704023">
            <w:pPr>
              <w:pStyle w:val="tabletext"/>
            </w:pPr>
            <w:ins w:id="35" w:author="Keith Reid" w:date="2018-10-31T11:16:00Z">
              <w:del w:id="36" w:author="Doro Forck" w:date="2018-11-01T11:27:00Z">
                <w:r w:rsidDel="00032B0D">
                  <w:delText xml:space="preserve">CM 22-06 </w:delText>
                </w:r>
                <w:r w:rsidR="00704023" w:rsidDel="00032B0D">
                  <w:delText>CM 22-07</w:delText>
                </w:r>
              </w:del>
            </w:ins>
            <w:ins w:id="37" w:author="Doro Forck" w:date="2018-11-02T14:05:00Z">
              <w:r w:rsidR="00531682">
                <w:t xml:space="preserve"> None</w:t>
              </w:r>
            </w:ins>
            <w:ins w:id="38" w:author="Keith Reid" w:date="2018-10-31T11:16:00Z">
              <w:del w:id="39" w:author="Doro Forck" w:date="2018-11-01T11:27:00Z">
                <w:r w:rsidR="00704023" w:rsidDel="00032B0D">
                  <w:delText xml:space="preserve"> </w:delText>
                </w:r>
              </w:del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40" w:author="Keith Reid" w:date="2018-10-31T11:37:00Z">
              <w:r>
                <w:t xml:space="preserve">SC-CAMLR XXXVII </w:t>
              </w:r>
            </w:ins>
            <w:ins w:id="41" w:author="Keith Reid" w:date="2018-10-31T11:16:00Z">
              <w:r w:rsidR="00704023">
                <w:t>3.123 – 3.126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42" w:author="Keith Reid" w:date="2018-10-31T11:16:00Z">
              <w:r>
                <w:t>48.2</w:t>
              </w:r>
              <w:del w:id="43" w:author="Doro Forck" w:date="2018-11-01T11:28:00Z">
                <w:r w:rsidDel="007614F6">
                  <w:delText xml:space="preserve"> and </w:delText>
                </w:r>
              </w:del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44" w:author="Keith Reid" w:date="2018-10-31T11:16:00Z">
              <w:r>
                <w:t>United Kingdom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45" w:author="Keith Reid" w:date="2018-10-31T11:16:00Z">
              <w:r>
                <w:rPr>
                  <w:i/>
                </w:rPr>
                <w:t xml:space="preserve">Dissostichus </w:t>
              </w:r>
              <w:r w:rsidRPr="00FA1E6F">
                <w:t>spp.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46" w:author="Keith Reid" w:date="2018-10-31T11:16:00Z">
              <w:r>
                <w:t>23 tonnes (48.2)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47" w:author="Keith Reid" w:date="2018-10-31T11:16:00Z">
              <w:del w:id="48" w:author="Doro Forck" w:date="2018-11-01T11:27:00Z">
                <w:r w:rsidDel="00032B0D">
                  <w:delText>CM 22-06</w:delText>
                </w:r>
              </w:del>
            </w:ins>
            <w:ins w:id="49" w:author="Keith Reid" w:date="2018-10-31T13:32:00Z">
              <w:del w:id="50" w:author="Doro Forck" w:date="2018-11-01T11:27:00Z">
                <w:r w:rsidR="00D408A7" w:rsidDel="00032B0D">
                  <w:delText xml:space="preserve"> and</w:delText>
                </w:r>
              </w:del>
            </w:ins>
            <w:ins w:id="51" w:author="Keith Reid" w:date="2018-10-31T11:16:00Z">
              <w:del w:id="52" w:author="Doro Forck" w:date="2018-11-01T11:27:00Z">
                <w:r w:rsidDel="00032B0D">
                  <w:delText xml:space="preserve"> CM 22-07 </w:delText>
                </w:r>
              </w:del>
            </w:ins>
            <w:ins w:id="53" w:author="Doro Forck" w:date="2018-11-02T14:05:00Z">
              <w:r w:rsidR="00531682">
                <w:t>None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54" w:author="Keith Reid" w:date="2018-10-31T11:37:00Z">
              <w:r>
                <w:t xml:space="preserve">SC-CAMLR XXXVII </w:t>
              </w:r>
            </w:ins>
            <w:ins w:id="55" w:author="Keith Reid" w:date="2018-10-31T11:16:00Z">
              <w:r w:rsidR="00704023">
                <w:t>3.127 – 3.128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56" w:author="Keith Reid" w:date="2018-10-31T11:16:00Z">
              <w:r>
                <w:lastRenderedPageBreak/>
                <w:t>48.4</w:t>
              </w:r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57" w:author="Keith Reid" w:date="2018-10-31T11:16:00Z">
              <w:r>
                <w:t>United Kingdom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  <w:rPr>
                <w:i/>
              </w:rPr>
            </w:pPr>
            <w:ins w:id="58" w:author="Keith Reid" w:date="2018-10-31T11:16:00Z">
              <w:r>
                <w:rPr>
                  <w:i/>
                </w:rPr>
                <w:t xml:space="preserve">Dissostichus </w:t>
              </w:r>
              <w:r w:rsidRPr="00FA1E6F">
                <w:t>spp.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59" w:author="Keith Reid" w:date="2018-10-31T11:16:00Z">
              <w:r>
                <w:t>18 tonnes (48.4)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60" w:author="Keith Reid" w:date="2018-10-31T11:16:00Z">
              <w:del w:id="61" w:author="Doro Forck" w:date="2018-11-01T11:27:00Z">
                <w:r w:rsidDel="00032B0D">
                  <w:delText xml:space="preserve">CM 22-06, CM 22-07, </w:delText>
                </w:r>
              </w:del>
              <w:del w:id="62" w:author="Doro Forck" w:date="2018-11-01T11:31:00Z">
                <w:r w:rsidDel="007614F6">
                  <w:delText xml:space="preserve">CM 32-02 and </w:delText>
                </w:r>
              </w:del>
              <w:r>
                <w:t>CM 41-03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63" w:author="Keith Reid" w:date="2018-10-31T11:37:00Z">
              <w:r>
                <w:t xml:space="preserve">SC-CAMLR XXXVII </w:t>
              </w:r>
            </w:ins>
            <w:ins w:id="64" w:author="Keith Reid" w:date="2018-10-31T11:16:00Z">
              <w:r w:rsidR="00704023">
                <w:t>3.127 – 3.128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65" w:author="Keith Reid" w:date="2018-10-31T11:16:00Z">
              <w:r>
                <w:t>58.4.4b</w:t>
              </w:r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66" w:author="Keith Reid" w:date="2018-10-31T11:16:00Z">
              <w:r>
                <w:t>Japan and France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  <w:rPr>
                <w:i/>
              </w:rPr>
            </w:pPr>
            <w:ins w:id="67" w:author="Keith Reid" w:date="2018-10-31T11:16:00Z">
              <w:r>
                <w:rPr>
                  <w:i/>
                </w:rPr>
                <w:t>Dissostichus eleginoides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68" w:author="Keith Reid" w:date="2018-10-31T11:16:00Z">
              <w:r>
                <w:t>41 tonnes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69" w:author="Keith Reid" w:date="2018-10-31T11:16:00Z">
              <w:r>
                <w:t>None stated.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70" w:author="Keith Reid" w:date="2018-10-31T11:37:00Z">
              <w:r>
                <w:t xml:space="preserve">SC-CAMLR XXXVII </w:t>
              </w:r>
            </w:ins>
            <w:ins w:id="71" w:author="Keith Reid" w:date="2018-10-31T11:16:00Z">
              <w:r w:rsidR="00704023">
                <w:t>3.158 – 3.161</w:t>
              </w:r>
            </w:ins>
          </w:p>
        </w:tc>
      </w:tr>
      <w:tr w:rsidR="00704023" w:rsidRPr="00096FFC" w:rsidDel="00531682" w:rsidTr="006879CE">
        <w:trPr>
          <w:del w:id="72" w:author="Doro Forck" w:date="2018-11-02T14:08:00Z"/>
        </w:trPr>
        <w:tc>
          <w:tcPr>
            <w:tcW w:w="1131" w:type="dxa"/>
            <w:vAlign w:val="center"/>
          </w:tcPr>
          <w:p w:rsidR="00704023" w:rsidDel="00531682" w:rsidRDefault="00DC785D" w:rsidP="00704023">
            <w:pPr>
              <w:pStyle w:val="tabletext"/>
              <w:rPr>
                <w:del w:id="73" w:author="Doro Forck" w:date="2018-11-02T14:08:00Z"/>
              </w:rPr>
            </w:pPr>
            <w:ins w:id="74" w:author="Keith Reid" w:date="2018-10-31T11:17:00Z">
              <w:del w:id="75" w:author="Doro Forck" w:date="2018-11-02T14:04:00Z">
                <w:r w:rsidDel="00531682">
                  <w:delText>[</w:delText>
                </w:r>
              </w:del>
            </w:ins>
            <w:ins w:id="76" w:author="Keith Reid" w:date="2018-10-31T11:16:00Z">
              <w:del w:id="77" w:author="Doro Forck" w:date="2018-11-02T14:04:00Z">
                <w:r w:rsidR="00704023" w:rsidDel="00531682">
                  <w:delText>88.2 SRZ</w:delText>
                </w:r>
              </w:del>
            </w:ins>
          </w:p>
        </w:tc>
        <w:tc>
          <w:tcPr>
            <w:tcW w:w="1418" w:type="dxa"/>
            <w:vAlign w:val="center"/>
          </w:tcPr>
          <w:p w:rsidR="00704023" w:rsidRPr="00096FFC" w:rsidDel="00531682" w:rsidRDefault="00704023" w:rsidP="00704023">
            <w:pPr>
              <w:pStyle w:val="tabletext"/>
              <w:rPr>
                <w:del w:id="78" w:author="Doro Forck" w:date="2018-11-02T14:08:00Z"/>
              </w:rPr>
            </w:pPr>
            <w:ins w:id="79" w:author="Keith Reid" w:date="2018-10-31T11:16:00Z">
              <w:del w:id="80" w:author="Doro Forck" w:date="2018-11-02T14:04:00Z">
                <w:r w:rsidDel="00531682">
                  <w:delText>Russia</w:delText>
                </w:r>
              </w:del>
            </w:ins>
          </w:p>
        </w:tc>
        <w:tc>
          <w:tcPr>
            <w:tcW w:w="1316" w:type="dxa"/>
            <w:vAlign w:val="center"/>
          </w:tcPr>
          <w:p w:rsidR="00704023" w:rsidRPr="00096FFC" w:rsidDel="00531682" w:rsidRDefault="00704023" w:rsidP="00704023">
            <w:pPr>
              <w:pStyle w:val="tabletext"/>
              <w:rPr>
                <w:del w:id="81" w:author="Doro Forck" w:date="2018-11-02T14:08:00Z"/>
                <w:i/>
              </w:rPr>
            </w:pPr>
            <w:ins w:id="82" w:author="Keith Reid" w:date="2018-10-31T11:16:00Z">
              <w:del w:id="83" w:author="Doro Forck" w:date="2018-11-02T14:04:00Z">
                <w:r w:rsidDel="00531682">
                  <w:rPr>
                    <w:i/>
                  </w:rPr>
                  <w:delText>Dissostichus mawsoni</w:delText>
                </w:r>
              </w:del>
            </w:ins>
          </w:p>
        </w:tc>
        <w:tc>
          <w:tcPr>
            <w:tcW w:w="1701" w:type="dxa"/>
            <w:vAlign w:val="center"/>
          </w:tcPr>
          <w:p w:rsidR="00704023" w:rsidRPr="00096FFC" w:rsidDel="00531682" w:rsidRDefault="007345E8" w:rsidP="00704023">
            <w:pPr>
              <w:pStyle w:val="tabletext"/>
              <w:rPr>
                <w:del w:id="84" w:author="Doro Forck" w:date="2018-11-02T14:08:00Z"/>
              </w:rPr>
            </w:pPr>
            <w:ins w:id="85" w:author="Keith Reid" w:date="2018-10-31T11:16:00Z">
              <w:del w:id="86" w:author="Doro Forck" w:date="2018-11-02T14:04:00Z">
                <w:r w:rsidDel="00531682">
                  <w:delText>180</w:delText>
                </w:r>
                <w:r w:rsidR="00704023" w:rsidDel="00531682">
                  <w:delText xml:space="preserve"> tonnes</w:delText>
                </w:r>
              </w:del>
            </w:ins>
            <w:ins w:id="87" w:author="Keith Reid" w:date="2018-10-31T15:19:00Z">
              <w:del w:id="88" w:author="Doro Forck" w:date="2018-11-02T14:04:00Z">
                <w:r w:rsidDel="00531682">
                  <w:delText>/178 sets</w:delText>
                </w:r>
              </w:del>
            </w:ins>
          </w:p>
        </w:tc>
        <w:tc>
          <w:tcPr>
            <w:tcW w:w="2228" w:type="dxa"/>
            <w:vAlign w:val="center"/>
          </w:tcPr>
          <w:p w:rsidR="00704023" w:rsidRPr="00096FFC" w:rsidDel="00531682" w:rsidRDefault="007345E8" w:rsidP="00704023">
            <w:pPr>
              <w:pStyle w:val="tabletext"/>
              <w:rPr>
                <w:del w:id="89" w:author="Doro Forck" w:date="2018-11-02T14:08:00Z"/>
              </w:rPr>
            </w:pPr>
            <w:ins w:id="90" w:author="Keith Reid" w:date="2018-10-31T15:19:00Z">
              <w:del w:id="91" w:author="Doro Forck" w:date="2018-11-01T11:28:00Z">
                <w:r w:rsidDel="00032B0D">
                  <w:delText xml:space="preserve">CM 22-06, CM 22-07, </w:delText>
                </w:r>
              </w:del>
              <w:del w:id="92" w:author="Doro Forck" w:date="2018-11-02T14:04:00Z">
                <w:r w:rsidDel="00531682">
                  <w:delText>CM 3</w:delText>
                </w:r>
              </w:del>
              <w:del w:id="93" w:author="Doro Forck" w:date="2018-11-01T11:36:00Z">
                <w:r w:rsidDel="00AC5A80">
                  <w:delText>2</w:delText>
                </w:r>
              </w:del>
              <w:del w:id="94" w:author="Doro Forck" w:date="2018-11-02T14:04:00Z">
                <w:r w:rsidDel="00531682">
                  <w:delText>-02, CM 41-09 and CM 41-10.</w:delText>
                </w:r>
              </w:del>
            </w:ins>
          </w:p>
        </w:tc>
        <w:tc>
          <w:tcPr>
            <w:tcW w:w="1526" w:type="dxa"/>
            <w:vAlign w:val="center"/>
          </w:tcPr>
          <w:p w:rsidR="00704023" w:rsidRPr="00096FFC" w:rsidDel="00531682" w:rsidRDefault="003967EB" w:rsidP="00704023">
            <w:pPr>
              <w:pStyle w:val="tabletext"/>
              <w:rPr>
                <w:del w:id="95" w:author="Doro Forck" w:date="2018-11-02T14:08:00Z"/>
              </w:rPr>
            </w:pPr>
            <w:ins w:id="96" w:author="Keith Reid" w:date="2018-10-31T11:37:00Z">
              <w:del w:id="97" w:author="Doro Forck" w:date="2018-11-02T14:04:00Z">
                <w:r w:rsidDel="00531682">
                  <w:delText xml:space="preserve">SC-CAMLR XXXVII </w:delText>
                </w:r>
              </w:del>
            </w:ins>
            <w:ins w:id="98" w:author="Keith Reid" w:date="2018-10-31T11:16:00Z">
              <w:del w:id="99" w:author="Doro Forck" w:date="2018-11-02T14:04:00Z">
                <w:r w:rsidR="00704023" w:rsidDel="00531682">
                  <w:delText>3.172 – 3.176</w:delText>
                </w:r>
              </w:del>
            </w:ins>
            <w:ins w:id="100" w:author="Keith Reid" w:date="2018-10-31T11:17:00Z">
              <w:del w:id="101" w:author="Doro Forck" w:date="2018-11-02T14:04:00Z">
                <w:r w:rsidR="00DC785D" w:rsidDel="00531682">
                  <w:delText>]</w:delText>
                </w:r>
              </w:del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Default="00704023" w:rsidP="00704023">
            <w:pPr>
              <w:pStyle w:val="tabletext"/>
            </w:pPr>
            <w:ins w:id="102" w:author="Keith Reid" w:date="2018-10-31T11:16:00Z">
              <w:r w:rsidRPr="00F374A4">
                <w:t>88.1</w:t>
              </w:r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03" w:author="Keith Reid" w:date="2018-10-31T11:16:00Z">
              <w:r w:rsidRPr="00F374A4">
                <w:t>New Zealand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  <w:rPr>
                <w:i/>
              </w:rPr>
            </w:pPr>
            <w:ins w:id="104" w:author="Keith Reid" w:date="2018-10-31T11:16:00Z">
              <w:r w:rsidRPr="00F374A4">
                <w:rPr>
                  <w:i/>
                </w:rPr>
                <w:t>Dissostichus mawsoni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05" w:author="Keith Reid" w:date="2018-10-31T11:16:00Z">
              <w:r w:rsidRPr="00F374A4">
                <w:t>65 tonnes / 50 sets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06" w:author="Keith Reid" w:date="2018-10-31T11:16:00Z">
              <w:r>
                <w:t xml:space="preserve">CM 31-02 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107" w:author="Keith Reid" w:date="2018-10-31T11:37:00Z">
              <w:r>
                <w:t xml:space="preserve">SC-CAMLR XXXVII </w:t>
              </w:r>
            </w:ins>
            <w:ins w:id="108" w:author="Keith Reid" w:date="2018-10-31T11:16:00Z">
              <w:r w:rsidR="00704023">
                <w:t>3.167 – 3.171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Default="00704023" w:rsidP="00704023">
            <w:pPr>
              <w:pStyle w:val="tabletext"/>
            </w:pPr>
            <w:ins w:id="109" w:author="Keith Reid" w:date="2018-10-31T11:16:00Z">
              <w:r w:rsidRPr="00F374A4">
                <w:t>88.1 and 88.2</w:t>
              </w:r>
            </w:ins>
          </w:p>
        </w:tc>
        <w:tc>
          <w:tcPr>
            <w:tcW w:w="141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10" w:author="Keith Reid" w:date="2018-10-31T11:16:00Z">
              <w:r w:rsidRPr="00F374A4">
                <w:t>New Zealand</w:t>
              </w:r>
            </w:ins>
          </w:p>
        </w:tc>
        <w:tc>
          <w:tcPr>
            <w:tcW w:w="1316" w:type="dxa"/>
            <w:vAlign w:val="center"/>
          </w:tcPr>
          <w:p w:rsidR="00704023" w:rsidRPr="00096FFC" w:rsidRDefault="00704023" w:rsidP="00704023">
            <w:pPr>
              <w:pStyle w:val="tabletext"/>
              <w:rPr>
                <w:i/>
              </w:rPr>
            </w:pPr>
            <w:ins w:id="111" w:author="Keith Reid" w:date="2018-10-31T11:16:00Z">
              <w:r w:rsidRPr="00F374A4">
                <w:rPr>
                  <w:i/>
                </w:rPr>
                <w:t>Dissostichus mawsoni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12" w:author="Keith Reid" w:date="2018-10-31T11:16:00Z">
              <w:r w:rsidRPr="00F374A4">
                <w:t>97 tonnes / 90 sets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13" w:author="Keith Reid" w:date="2018-10-31T11:16:00Z">
              <w:r>
                <w:t xml:space="preserve">CM 31-02, CM 41-09 (para 4) and CM 41-10 </w:t>
              </w:r>
            </w:ins>
            <w:ins w:id="114" w:author="Keith Reid" w:date="2018-10-31T15:20:00Z">
              <w:r w:rsidR="007345E8">
                <w:t>(</w:t>
              </w:r>
            </w:ins>
            <w:ins w:id="115" w:author="Keith Reid" w:date="2018-10-31T11:16:00Z">
              <w:r>
                <w:t>para 3</w:t>
              </w:r>
            </w:ins>
            <w:ins w:id="116" w:author="Keith Reid" w:date="2018-10-31T15:20:00Z">
              <w:r w:rsidR="007345E8">
                <w:t>)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117" w:author="Keith Reid" w:date="2018-10-31T11:37:00Z">
              <w:r>
                <w:t xml:space="preserve">SC-CAMLR XXXVII </w:t>
              </w:r>
            </w:ins>
            <w:ins w:id="118" w:author="Keith Reid" w:date="2018-10-31T11:16:00Z">
              <w:r w:rsidR="00704023">
                <w:t>3.165 – 3.166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Default="00704023" w:rsidP="00704023">
            <w:pPr>
              <w:pStyle w:val="tabletext"/>
            </w:pPr>
            <w:ins w:id="119" w:author="Keith Reid" w:date="2018-10-31T11:16:00Z">
              <w:r>
                <w:t>88.2 and 88.3</w:t>
              </w:r>
            </w:ins>
          </w:p>
        </w:tc>
        <w:tc>
          <w:tcPr>
            <w:tcW w:w="1418" w:type="dxa"/>
            <w:vAlign w:val="center"/>
          </w:tcPr>
          <w:p w:rsidR="00704023" w:rsidRDefault="00704023" w:rsidP="00704023">
            <w:pPr>
              <w:pStyle w:val="tabletext"/>
            </w:pPr>
            <w:ins w:id="120" w:author="Keith Reid" w:date="2018-10-31T11:16:00Z">
              <w:r>
                <w:t>Russia</w:t>
              </w:r>
            </w:ins>
          </w:p>
        </w:tc>
        <w:tc>
          <w:tcPr>
            <w:tcW w:w="1316" w:type="dxa"/>
            <w:vAlign w:val="center"/>
          </w:tcPr>
          <w:p w:rsidR="00704023" w:rsidRDefault="00704023" w:rsidP="00704023">
            <w:pPr>
              <w:pStyle w:val="tabletext"/>
              <w:rPr>
                <w:i/>
              </w:rPr>
            </w:pPr>
            <w:ins w:id="121" w:author="Keith Reid" w:date="2018-10-31T11:16:00Z">
              <w:r>
                <w:rPr>
                  <w:i/>
                </w:rPr>
                <w:t xml:space="preserve">Lithodidae </w:t>
              </w:r>
              <w:r w:rsidRPr="00D70E2F">
                <w:t>spp.</w:t>
              </w:r>
            </w:ins>
          </w:p>
        </w:tc>
        <w:tc>
          <w:tcPr>
            <w:tcW w:w="1701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22" w:author="Keith Reid" w:date="2018-10-31T11:16:00Z">
              <w:r>
                <w:t>500 tonnes / 45 sets / 120 pots per line</w:t>
              </w:r>
            </w:ins>
          </w:p>
        </w:tc>
        <w:tc>
          <w:tcPr>
            <w:tcW w:w="2228" w:type="dxa"/>
            <w:vAlign w:val="center"/>
          </w:tcPr>
          <w:p w:rsidR="00704023" w:rsidRPr="00096FFC" w:rsidRDefault="00704023" w:rsidP="00704023">
            <w:pPr>
              <w:pStyle w:val="tabletext"/>
            </w:pPr>
            <w:ins w:id="123" w:author="Keith Reid" w:date="2018-10-31T11:16:00Z">
              <w:r>
                <w:t>CM 22-08, CM 23-05 and CM 33-03</w:t>
              </w:r>
            </w:ins>
          </w:p>
        </w:tc>
        <w:tc>
          <w:tcPr>
            <w:tcW w:w="1526" w:type="dxa"/>
            <w:vAlign w:val="center"/>
          </w:tcPr>
          <w:p w:rsidR="00704023" w:rsidRPr="00096FFC" w:rsidRDefault="003967EB" w:rsidP="00704023">
            <w:pPr>
              <w:pStyle w:val="tabletext"/>
            </w:pPr>
            <w:ins w:id="124" w:author="Keith Reid" w:date="2018-10-31T11:37:00Z">
              <w:r>
                <w:t xml:space="preserve">SC-CAMLR XXXVII </w:t>
              </w:r>
            </w:ins>
            <w:ins w:id="125" w:author="Keith Reid" w:date="2018-10-31T11:16:00Z">
              <w:r w:rsidR="00704023">
                <w:t>4.1 – 4.5</w:t>
              </w:r>
            </w:ins>
          </w:p>
        </w:tc>
      </w:tr>
      <w:tr w:rsidR="00704023" w:rsidRPr="00096FFC" w:rsidTr="006879CE">
        <w:tc>
          <w:tcPr>
            <w:tcW w:w="1131" w:type="dxa"/>
            <w:vAlign w:val="center"/>
          </w:tcPr>
          <w:p w:rsidR="00704023" w:rsidRDefault="00704023" w:rsidP="00704023">
            <w:pPr>
              <w:pStyle w:val="tabletext"/>
            </w:pPr>
            <w:ins w:id="126" w:author="Keith Reid" w:date="2018-10-31T11:16:00Z">
              <w:r>
                <w:t>88.3</w:t>
              </w:r>
            </w:ins>
          </w:p>
        </w:tc>
        <w:tc>
          <w:tcPr>
            <w:tcW w:w="1418" w:type="dxa"/>
            <w:vAlign w:val="center"/>
          </w:tcPr>
          <w:p w:rsidR="00704023" w:rsidRDefault="00704023" w:rsidP="00704023">
            <w:pPr>
              <w:pStyle w:val="tabletext"/>
            </w:pPr>
            <w:ins w:id="127" w:author="Keith Reid" w:date="2018-10-31T11:16:00Z">
              <w:r>
                <w:t>Republic of Korea and New Zealand</w:t>
              </w:r>
            </w:ins>
          </w:p>
        </w:tc>
        <w:tc>
          <w:tcPr>
            <w:tcW w:w="1316" w:type="dxa"/>
            <w:vAlign w:val="center"/>
          </w:tcPr>
          <w:p w:rsidR="00704023" w:rsidRDefault="00704023" w:rsidP="00704023">
            <w:pPr>
              <w:pStyle w:val="tabletext"/>
              <w:rPr>
                <w:i/>
              </w:rPr>
            </w:pPr>
            <w:ins w:id="128" w:author="Keith Reid" w:date="2018-10-31T11:16:00Z">
              <w:r>
                <w:rPr>
                  <w:i/>
                </w:rPr>
                <w:t xml:space="preserve">Dissostichus </w:t>
              </w:r>
              <w:r w:rsidRPr="00296AEB">
                <w:t>spp.</w:t>
              </w:r>
            </w:ins>
          </w:p>
        </w:tc>
        <w:tc>
          <w:tcPr>
            <w:tcW w:w="1701" w:type="dxa"/>
            <w:vAlign w:val="center"/>
          </w:tcPr>
          <w:p w:rsidR="00704023" w:rsidRDefault="00704023" w:rsidP="00704023">
            <w:pPr>
              <w:pStyle w:val="tabletext"/>
            </w:pPr>
            <w:ins w:id="129" w:author="Keith Reid" w:date="2018-10-31T11:16:00Z">
              <w:r>
                <w:t>245 tonnes / 190 sets</w:t>
              </w:r>
            </w:ins>
          </w:p>
        </w:tc>
        <w:tc>
          <w:tcPr>
            <w:tcW w:w="2228" w:type="dxa"/>
            <w:vAlign w:val="center"/>
          </w:tcPr>
          <w:p w:rsidR="00704023" w:rsidRDefault="00704023" w:rsidP="00704023">
            <w:pPr>
              <w:pStyle w:val="tabletext"/>
            </w:pPr>
            <w:ins w:id="130" w:author="Keith Reid" w:date="2018-10-31T11:16:00Z">
              <w:r>
                <w:t>None stated.</w:t>
              </w:r>
            </w:ins>
          </w:p>
        </w:tc>
        <w:tc>
          <w:tcPr>
            <w:tcW w:w="1526" w:type="dxa"/>
            <w:vAlign w:val="center"/>
          </w:tcPr>
          <w:p w:rsidR="00704023" w:rsidRPr="001C4574" w:rsidRDefault="00704023" w:rsidP="00704023">
            <w:pPr>
              <w:rPr>
                <w:ins w:id="131" w:author="Keith Reid" w:date="2018-10-31T11:16:00Z"/>
                <w:sz w:val="20"/>
                <w:lang w:val="en-GB" w:eastAsia="en-GB"/>
              </w:rPr>
            </w:pPr>
          </w:p>
          <w:p w:rsidR="00704023" w:rsidRDefault="003967EB" w:rsidP="00704023">
            <w:pPr>
              <w:pStyle w:val="tabletext"/>
            </w:pPr>
            <w:ins w:id="132" w:author="Keith Reid" w:date="2018-10-31T11:37:00Z">
              <w:r>
                <w:t xml:space="preserve">SC-CAMLR XXXVII </w:t>
              </w:r>
            </w:ins>
            <w:ins w:id="133" w:author="Keith Reid" w:date="2018-10-31T11:16:00Z">
              <w:r w:rsidR="00704023">
                <w:t>3.189 – 3.192</w:t>
              </w:r>
            </w:ins>
          </w:p>
        </w:tc>
      </w:tr>
    </w:tbl>
    <w:p w:rsidR="00062F9B" w:rsidRDefault="00062F9B" w:rsidP="0055019B">
      <w:pPr>
        <w:pStyle w:val="tablefootnotetext"/>
      </w:pPr>
      <w:r w:rsidRPr="00A000CC">
        <w:rPr>
          <w:position w:val="9"/>
          <w:sz w:val="13"/>
        </w:rPr>
        <w:t>1</w:t>
      </w:r>
      <w:r>
        <w:rPr>
          <w:position w:val="9"/>
          <w:sz w:val="13"/>
        </w:rPr>
        <w:tab/>
      </w:r>
      <w:r w:rsidRPr="00DD4198">
        <w:t xml:space="preserve">If multiple </w:t>
      </w:r>
      <w:r>
        <w:t xml:space="preserve">Members </w:t>
      </w:r>
      <w:r w:rsidRPr="00DD4198">
        <w:t xml:space="preserve">are </w:t>
      </w:r>
      <w:r>
        <w:t>involved</w:t>
      </w:r>
      <w:r w:rsidRPr="00DD4198">
        <w:t xml:space="preserve"> in a </w:t>
      </w:r>
      <w:r>
        <w:t>R</w:t>
      </w:r>
      <w:r w:rsidRPr="00DD4198">
        <w:t xml:space="preserve">esearch </w:t>
      </w:r>
      <w:r>
        <w:t>Plan</w:t>
      </w:r>
      <w:r w:rsidR="00C64972">
        <w:t>,</w:t>
      </w:r>
      <w:r w:rsidRPr="00DD4198">
        <w:t xml:space="preserve"> </w:t>
      </w:r>
      <w:r>
        <w:t xml:space="preserve">they will indicate the intended distribution of the </w:t>
      </w:r>
      <w:r w:rsidRPr="00DD4198">
        <w:t>catch</w:t>
      </w:r>
      <w:r>
        <w:t xml:space="preserve"> limit, where specified,</w:t>
      </w:r>
      <w:r w:rsidRPr="00DD4198">
        <w:t xml:space="preserve"> </w:t>
      </w:r>
      <w:r>
        <w:t>between them</w:t>
      </w:r>
      <w:r w:rsidR="00C64972">
        <w:t>.</w:t>
      </w:r>
    </w:p>
    <w:p w:rsidR="00277BA8" w:rsidRPr="00DD4198" w:rsidDel="00D47C2E" w:rsidRDefault="00277BA8" w:rsidP="0055019B">
      <w:pPr>
        <w:pStyle w:val="cmpara"/>
        <w:spacing w:after="0"/>
        <w:rPr>
          <w:del w:id="134" w:author="Doro Forck" w:date="2018-11-07T15:13:00Z"/>
        </w:rPr>
      </w:pPr>
    </w:p>
    <w:p w:rsidR="00D12D12" w:rsidRPr="00096FFC" w:rsidDel="00D47C2E" w:rsidRDefault="00062F9B" w:rsidP="0055019B">
      <w:pPr>
        <w:pStyle w:val="cmnumberedpara"/>
        <w:rPr>
          <w:del w:id="135" w:author="Doro Forck" w:date="2018-11-07T15:13:00Z"/>
          <w:b/>
        </w:rPr>
      </w:pPr>
      <w:del w:id="136" w:author="Doro Forck" w:date="2018-11-07T15:13:00Z">
        <w:r w:rsidRPr="00277BA8" w:rsidDel="00D47C2E">
          <w:delText>2</w:delText>
        </w:r>
        <w:r w:rsidR="00D12D12" w:rsidRPr="00096FFC" w:rsidDel="00D47C2E">
          <w:delText xml:space="preserve">. </w:delText>
        </w:r>
        <w:r w:rsidR="00D12D12" w:rsidRPr="00096FFC" w:rsidDel="00D47C2E">
          <w:tab/>
          <w:delText>Unless otherwise specified in Conservation Measure 24-01 or column (</w:delText>
        </w:r>
        <w:r w:rsidR="004C1BD7" w:rsidDel="00D47C2E">
          <w:delText>e</w:delText>
        </w:r>
        <w:r w:rsidR="00D12D12" w:rsidRPr="00096FFC" w:rsidDel="00D47C2E">
          <w:delText>) of the table in paragraph 1 above, all relevant CCAMLR conservation measures apply to activities carried out under this conservation measure, including requirements related to mesh size,</w:delText>
        </w:r>
        <w:r w:rsidR="004C1BD7" w:rsidDel="00D47C2E">
          <w:delText xml:space="preserve"> </w:delText>
        </w:r>
        <w:r w:rsidR="00D12D12" w:rsidRPr="00096FFC" w:rsidDel="00D47C2E">
          <w:delText>gear type, closed areas, size limits, incidental mortality, environmental protection, by</w:delText>
        </w:r>
        <w:r w:rsidR="004C1BD7" w:rsidDel="00D47C2E">
          <w:noBreakHyphen/>
        </w:r>
        <w:r w:rsidR="00D12D12" w:rsidRPr="00096FFC" w:rsidDel="00D47C2E">
          <w:delText>catch, compliance and data reporting.</w:delText>
        </w:r>
      </w:del>
    </w:p>
    <w:p w:rsidR="00D12D12" w:rsidDel="00D47C2E" w:rsidRDefault="00096FFC" w:rsidP="0055019B">
      <w:pPr>
        <w:pStyle w:val="Heading1"/>
        <w:rPr>
          <w:del w:id="137" w:author="Doro Forck" w:date="2018-11-07T15:13:00Z"/>
        </w:rPr>
      </w:pPr>
      <w:del w:id="138" w:author="Doro Forck" w:date="2018-11-07T15:13:00Z">
        <w:r w:rsidDel="00D47C2E">
          <w:delText>Season</w:delText>
        </w:r>
      </w:del>
    </w:p>
    <w:p w:rsidR="00D12D12" w:rsidRPr="00DD4198" w:rsidRDefault="00062F9B" w:rsidP="0055019B">
      <w:pPr>
        <w:pStyle w:val="cmnumberedpara"/>
      </w:pPr>
      <w:del w:id="139" w:author="Doro Forck" w:date="2018-11-07T15:13:00Z">
        <w:r w:rsidDel="00D47C2E">
          <w:delText>3</w:delText>
        </w:r>
        <w:r w:rsidR="00D12D12" w:rsidRPr="00D12D12" w:rsidDel="00D47C2E">
          <w:delText>.</w:delText>
        </w:r>
        <w:r w:rsidR="00D12D12" w:rsidDel="00D47C2E">
          <w:tab/>
        </w:r>
        <w:r w:rsidR="00D12D12" w:rsidRPr="00D12D12" w:rsidDel="00D47C2E">
          <w:delText xml:space="preserve">For the purposes of </w:delText>
        </w:r>
        <w:r w:rsidR="0024535C" w:rsidDel="00D47C2E">
          <w:delText xml:space="preserve">the definition of a season in </w:delText>
        </w:r>
        <w:r w:rsidR="00D12D12" w:rsidRPr="00D12D12" w:rsidDel="00D47C2E">
          <w:delText xml:space="preserve">this </w:delText>
        </w:r>
        <w:r w:rsidR="00C64972" w:rsidDel="00D47C2E">
          <w:delText>c</w:delText>
        </w:r>
        <w:r w:rsidR="00D12D12" w:rsidRPr="00D12D12" w:rsidDel="00D47C2E">
          <w:delText xml:space="preserve">onservation </w:delText>
        </w:r>
        <w:r w:rsidR="00C64972" w:rsidDel="00D47C2E">
          <w:delText>m</w:delText>
        </w:r>
        <w:r w:rsidR="00D12D12" w:rsidRPr="00D12D12" w:rsidDel="00D47C2E">
          <w:delText>easure</w:delText>
        </w:r>
        <w:r w:rsidR="00C64972" w:rsidDel="00D47C2E">
          <w:delText>,</w:delText>
        </w:r>
        <w:r w:rsidR="00D12D12" w:rsidRPr="00D12D12" w:rsidDel="00D47C2E">
          <w:delText xml:space="preserve"> </w:delText>
        </w:r>
        <w:r w:rsidR="002B4B08" w:rsidDel="00D47C2E">
          <w:delText>Conservation Measure</w:delText>
        </w:r>
        <w:r w:rsidR="0024535C" w:rsidDel="00D47C2E">
          <w:delText xml:space="preserve"> 32-01 applies.</w:delText>
        </w:r>
        <w:r w:rsidR="0024535C" w:rsidRPr="00D12D12" w:rsidDel="00D47C2E">
          <w:delText xml:space="preserve"> </w:delText>
        </w:r>
      </w:del>
    </w:p>
    <w:sectPr w:rsidR="00D12D12" w:rsidRPr="00DD4198" w:rsidSect="00FF1026">
      <w:headerReference w:type="even" r:id="rId8"/>
      <w:headerReference w:type="default" r:id="rId9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F99" w:rsidRDefault="00D93F99">
      <w:r>
        <w:separator/>
      </w:r>
    </w:p>
  </w:endnote>
  <w:endnote w:type="continuationSeparator" w:id="0">
    <w:p w:rsidR="00D93F99" w:rsidRDefault="00D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F99" w:rsidRDefault="00D93F99">
      <w:r>
        <w:separator/>
      </w:r>
    </w:p>
  </w:footnote>
  <w:footnote w:type="continuationSeparator" w:id="0">
    <w:p w:rsidR="00D93F99" w:rsidRDefault="00D9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118" w:rsidRDefault="00BE6118">
    <w:pPr>
      <w:pStyle w:val="Header"/>
    </w:pPr>
    <w:r>
      <w:t>24-01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3B4" w:rsidRDefault="00BE6118" w:rsidP="00FF1026">
    <w:pPr>
      <w:pStyle w:val="evenheader"/>
      <w:jc w:val="right"/>
    </w:pPr>
    <w:r>
      <w:t>24-0</w:t>
    </w:r>
    <w:r w:rsidR="00D12D12">
      <w:t>5</w:t>
    </w:r>
  </w:p>
  <w:p w:rsidR="00FF1026" w:rsidRDefault="007F3000" w:rsidP="00FF1026">
    <w:pPr>
      <w:pStyle w:val="oddheader"/>
    </w:pPr>
    <w:del w:id="140" w:author="Doro Forck" w:date="2018-11-07T15:09:00Z">
      <w:r w:rsidDel="0025704E">
        <w:delText>V</w:delText>
      </w:r>
    </w:del>
    <w:ins w:id="141" w:author="Ingrid Slicer" w:date="2018-11-01T11:47:00Z">
      <w:del w:id="142" w:author="Doro Forck" w:date="2018-11-07T15:09:00Z">
        <w:r w:rsidR="004B4786" w:rsidDel="0025704E">
          <w:delText>2</w:delText>
        </w:r>
      </w:del>
    </w:ins>
    <w:del w:id="143" w:author="Doro Forck" w:date="2018-11-07T15:09:00Z">
      <w:r w:rsidR="00BC63BE" w:rsidDel="0025704E">
        <w:delText>1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605FC9"/>
    <w:multiLevelType w:val="hybridMultilevel"/>
    <w:tmpl w:val="4656E270"/>
    <w:lvl w:ilvl="0" w:tplc="4AF863D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A504152C">
      <w:start w:val="1"/>
      <w:numFmt w:val="lowerLetter"/>
      <w:lvlText w:val="(%2)"/>
      <w:lvlJc w:val="left"/>
      <w:pPr>
        <w:ind w:left="1251" w:hanging="567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2" w:tplc="B07E5B58">
      <w:start w:val="1"/>
      <w:numFmt w:val="lowerRoman"/>
      <w:lvlText w:val="(%3)"/>
      <w:lvlJc w:val="left"/>
      <w:pPr>
        <w:ind w:left="1251" w:hanging="286"/>
      </w:pPr>
      <w:rPr>
        <w:rFonts w:ascii="Times New Roman" w:eastAsia="Times New Roman" w:hAnsi="Times New Roman" w:hint="default"/>
        <w:sz w:val="24"/>
        <w:szCs w:val="24"/>
      </w:rPr>
    </w:lvl>
    <w:lvl w:ilvl="3" w:tplc="CA9C6E1E">
      <w:start w:val="1"/>
      <w:numFmt w:val="bullet"/>
      <w:lvlText w:val="•"/>
      <w:lvlJc w:val="left"/>
      <w:pPr>
        <w:ind w:left="2755" w:hanging="286"/>
      </w:pPr>
      <w:rPr>
        <w:rFonts w:hint="default"/>
      </w:rPr>
    </w:lvl>
    <w:lvl w:ilvl="4" w:tplc="D538621E">
      <w:start w:val="1"/>
      <w:numFmt w:val="bullet"/>
      <w:lvlText w:val="•"/>
      <w:lvlJc w:val="left"/>
      <w:pPr>
        <w:ind w:left="3690" w:hanging="286"/>
      </w:pPr>
      <w:rPr>
        <w:rFonts w:hint="default"/>
      </w:rPr>
    </w:lvl>
    <w:lvl w:ilvl="5" w:tplc="B0C4E5D0">
      <w:start w:val="1"/>
      <w:numFmt w:val="bullet"/>
      <w:lvlText w:val="•"/>
      <w:lvlJc w:val="left"/>
      <w:pPr>
        <w:ind w:left="4624" w:hanging="286"/>
      </w:pPr>
      <w:rPr>
        <w:rFonts w:hint="default"/>
      </w:rPr>
    </w:lvl>
    <w:lvl w:ilvl="6" w:tplc="F92E131C">
      <w:start w:val="1"/>
      <w:numFmt w:val="bullet"/>
      <w:lvlText w:val="•"/>
      <w:lvlJc w:val="left"/>
      <w:pPr>
        <w:ind w:left="5559" w:hanging="286"/>
      </w:pPr>
      <w:rPr>
        <w:rFonts w:hint="default"/>
      </w:rPr>
    </w:lvl>
    <w:lvl w:ilvl="7" w:tplc="943C569A">
      <w:start w:val="1"/>
      <w:numFmt w:val="bullet"/>
      <w:lvlText w:val="•"/>
      <w:lvlJc w:val="left"/>
      <w:pPr>
        <w:ind w:left="6494" w:hanging="286"/>
      </w:pPr>
      <w:rPr>
        <w:rFonts w:hint="default"/>
      </w:rPr>
    </w:lvl>
    <w:lvl w:ilvl="8" w:tplc="CAEC401C">
      <w:start w:val="1"/>
      <w:numFmt w:val="bullet"/>
      <w:lvlText w:val="•"/>
      <w:lvlJc w:val="left"/>
      <w:pPr>
        <w:ind w:left="7429" w:hanging="286"/>
      </w:pPr>
      <w:rPr>
        <w:rFonts w:hint="default"/>
      </w:rPr>
    </w:lvl>
  </w:abstractNum>
  <w:abstractNum w:abstractNumId="13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6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8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1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27"/>
  </w:num>
  <w:num w:numId="14">
    <w:abstractNumId w:val="17"/>
  </w:num>
  <w:num w:numId="15">
    <w:abstractNumId w:val="10"/>
  </w:num>
  <w:num w:numId="16">
    <w:abstractNumId w:val="26"/>
  </w:num>
  <w:num w:numId="17">
    <w:abstractNumId w:val="19"/>
  </w:num>
  <w:num w:numId="18">
    <w:abstractNumId w:val="32"/>
  </w:num>
  <w:num w:numId="19">
    <w:abstractNumId w:val="31"/>
  </w:num>
  <w:num w:numId="20">
    <w:abstractNumId w:val="15"/>
  </w:num>
  <w:num w:numId="21">
    <w:abstractNumId w:val="18"/>
  </w:num>
  <w:num w:numId="22">
    <w:abstractNumId w:val="24"/>
  </w:num>
  <w:num w:numId="23">
    <w:abstractNumId w:val="33"/>
  </w:num>
  <w:num w:numId="24">
    <w:abstractNumId w:val="22"/>
  </w:num>
  <w:num w:numId="25">
    <w:abstractNumId w:val="16"/>
  </w:num>
  <w:num w:numId="26">
    <w:abstractNumId w:val="13"/>
  </w:num>
  <w:num w:numId="27">
    <w:abstractNumId w:val="14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1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ro Forck">
    <w15:presenceInfo w15:providerId="AD" w15:userId="S-1-5-21-789336058-879983540-1801674531-1221"/>
  </w15:person>
  <w15:person w15:author="Keith Reid">
    <w15:presenceInfo w15:providerId="AD" w15:userId="S-1-5-21-789336058-879983540-1801674531-7036"/>
  </w15:person>
  <w15:person w15:author="Ingrid Slicer">
    <w15:presenceInfo w15:providerId="AD" w15:userId="S-1-5-21-789336058-879983540-1801674531-6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2529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18"/>
    <w:rsid w:val="00003392"/>
    <w:rsid w:val="00004F5C"/>
    <w:rsid w:val="0001722C"/>
    <w:rsid w:val="0002795C"/>
    <w:rsid w:val="00032B0D"/>
    <w:rsid w:val="00037BD2"/>
    <w:rsid w:val="000573D8"/>
    <w:rsid w:val="00060309"/>
    <w:rsid w:val="00062F9B"/>
    <w:rsid w:val="000661FD"/>
    <w:rsid w:val="00066AB7"/>
    <w:rsid w:val="000705BA"/>
    <w:rsid w:val="00080A49"/>
    <w:rsid w:val="00093133"/>
    <w:rsid w:val="00096FFC"/>
    <w:rsid w:val="000975BB"/>
    <w:rsid w:val="000A1872"/>
    <w:rsid w:val="000A5F09"/>
    <w:rsid w:val="000A67EA"/>
    <w:rsid w:val="000B4AC5"/>
    <w:rsid w:val="000B51C3"/>
    <w:rsid w:val="000C3D02"/>
    <w:rsid w:val="000C4A03"/>
    <w:rsid w:val="000D5941"/>
    <w:rsid w:val="000D626F"/>
    <w:rsid w:val="000E43AE"/>
    <w:rsid w:val="000F0BF9"/>
    <w:rsid w:val="000F29B6"/>
    <w:rsid w:val="000F7404"/>
    <w:rsid w:val="00101D20"/>
    <w:rsid w:val="001056D8"/>
    <w:rsid w:val="00114F3D"/>
    <w:rsid w:val="00115B5B"/>
    <w:rsid w:val="001326D6"/>
    <w:rsid w:val="00134425"/>
    <w:rsid w:val="00155181"/>
    <w:rsid w:val="00155C56"/>
    <w:rsid w:val="001655D3"/>
    <w:rsid w:val="001657DA"/>
    <w:rsid w:val="00170E3D"/>
    <w:rsid w:val="0018501F"/>
    <w:rsid w:val="0019362F"/>
    <w:rsid w:val="001C00E6"/>
    <w:rsid w:val="001C2583"/>
    <w:rsid w:val="001D27F7"/>
    <w:rsid w:val="001F3DC8"/>
    <w:rsid w:val="00201E1E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4535C"/>
    <w:rsid w:val="0025704E"/>
    <w:rsid w:val="0026596F"/>
    <w:rsid w:val="00265ED0"/>
    <w:rsid w:val="00276DC0"/>
    <w:rsid w:val="00277BA8"/>
    <w:rsid w:val="00285BBB"/>
    <w:rsid w:val="00290416"/>
    <w:rsid w:val="00293928"/>
    <w:rsid w:val="002A3D93"/>
    <w:rsid w:val="002A55DA"/>
    <w:rsid w:val="002B13B1"/>
    <w:rsid w:val="002B4B08"/>
    <w:rsid w:val="002C48C3"/>
    <w:rsid w:val="002C5D42"/>
    <w:rsid w:val="002E3416"/>
    <w:rsid w:val="002F5728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632B7"/>
    <w:rsid w:val="00366DB9"/>
    <w:rsid w:val="00373D49"/>
    <w:rsid w:val="0037602C"/>
    <w:rsid w:val="00382279"/>
    <w:rsid w:val="00390AEF"/>
    <w:rsid w:val="00393B9E"/>
    <w:rsid w:val="003967EB"/>
    <w:rsid w:val="003A18B9"/>
    <w:rsid w:val="003A5FF0"/>
    <w:rsid w:val="003B3FC7"/>
    <w:rsid w:val="003B518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52F4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55A96"/>
    <w:rsid w:val="00461B05"/>
    <w:rsid w:val="0046247B"/>
    <w:rsid w:val="004643B4"/>
    <w:rsid w:val="004722D0"/>
    <w:rsid w:val="00477878"/>
    <w:rsid w:val="0048504F"/>
    <w:rsid w:val="00491068"/>
    <w:rsid w:val="00495DA0"/>
    <w:rsid w:val="00496436"/>
    <w:rsid w:val="004976A5"/>
    <w:rsid w:val="00497C1A"/>
    <w:rsid w:val="004A4715"/>
    <w:rsid w:val="004B4786"/>
    <w:rsid w:val="004B74DC"/>
    <w:rsid w:val="004C1BD7"/>
    <w:rsid w:val="004C4EC1"/>
    <w:rsid w:val="004E527B"/>
    <w:rsid w:val="004F7FEE"/>
    <w:rsid w:val="00500CEE"/>
    <w:rsid w:val="0050409D"/>
    <w:rsid w:val="00504703"/>
    <w:rsid w:val="00507A51"/>
    <w:rsid w:val="00512673"/>
    <w:rsid w:val="00516354"/>
    <w:rsid w:val="00531682"/>
    <w:rsid w:val="005456C8"/>
    <w:rsid w:val="00546024"/>
    <w:rsid w:val="0055019B"/>
    <w:rsid w:val="00554073"/>
    <w:rsid w:val="00560C36"/>
    <w:rsid w:val="00581D53"/>
    <w:rsid w:val="0058281A"/>
    <w:rsid w:val="00583541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28BD"/>
    <w:rsid w:val="005C3F8D"/>
    <w:rsid w:val="005C7C5F"/>
    <w:rsid w:val="005D5CD9"/>
    <w:rsid w:val="006019EE"/>
    <w:rsid w:val="006026A1"/>
    <w:rsid w:val="00605CD9"/>
    <w:rsid w:val="0060642C"/>
    <w:rsid w:val="00621841"/>
    <w:rsid w:val="00625445"/>
    <w:rsid w:val="00625F1E"/>
    <w:rsid w:val="0062752F"/>
    <w:rsid w:val="00634821"/>
    <w:rsid w:val="00643F4D"/>
    <w:rsid w:val="00645A6E"/>
    <w:rsid w:val="006673BB"/>
    <w:rsid w:val="00671793"/>
    <w:rsid w:val="00677C74"/>
    <w:rsid w:val="00681DC3"/>
    <w:rsid w:val="006837FD"/>
    <w:rsid w:val="00684D48"/>
    <w:rsid w:val="006879CE"/>
    <w:rsid w:val="006935F8"/>
    <w:rsid w:val="006A1BD3"/>
    <w:rsid w:val="006A2952"/>
    <w:rsid w:val="006A2A66"/>
    <w:rsid w:val="006A6AA2"/>
    <w:rsid w:val="006A7540"/>
    <w:rsid w:val="006D1AE1"/>
    <w:rsid w:val="006D2FA7"/>
    <w:rsid w:val="006D7CA3"/>
    <w:rsid w:val="006E316B"/>
    <w:rsid w:val="00704023"/>
    <w:rsid w:val="00713D8A"/>
    <w:rsid w:val="007178D2"/>
    <w:rsid w:val="00725851"/>
    <w:rsid w:val="00733077"/>
    <w:rsid w:val="00734313"/>
    <w:rsid w:val="007345E8"/>
    <w:rsid w:val="00741009"/>
    <w:rsid w:val="0074478C"/>
    <w:rsid w:val="007614F6"/>
    <w:rsid w:val="0077140B"/>
    <w:rsid w:val="007872D4"/>
    <w:rsid w:val="00797ECB"/>
    <w:rsid w:val="007A457A"/>
    <w:rsid w:val="007A6AC5"/>
    <w:rsid w:val="007B07B2"/>
    <w:rsid w:val="007B35EB"/>
    <w:rsid w:val="007E2DCC"/>
    <w:rsid w:val="007F3000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19C7"/>
    <w:rsid w:val="00872317"/>
    <w:rsid w:val="00875386"/>
    <w:rsid w:val="008778F9"/>
    <w:rsid w:val="008834F8"/>
    <w:rsid w:val="008850B4"/>
    <w:rsid w:val="008B07C9"/>
    <w:rsid w:val="008B415E"/>
    <w:rsid w:val="008D41AC"/>
    <w:rsid w:val="008D52D3"/>
    <w:rsid w:val="008D55A0"/>
    <w:rsid w:val="008E7591"/>
    <w:rsid w:val="00910A8C"/>
    <w:rsid w:val="00916059"/>
    <w:rsid w:val="00920A43"/>
    <w:rsid w:val="00930FA7"/>
    <w:rsid w:val="009319D6"/>
    <w:rsid w:val="0093261B"/>
    <w:rsid w:val="00933AB7"/>
    <w:rsid w:val="00946BCA"/>
    <w:rsid w:val="009518B0"/>
    <w:rsid w:val="00967956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B7E9C"/>
    <w:rsid w:val="009C0EC7"/>
    <w:rsid w:val="009C1A0F"/>
    <w:rsid w:val="009D4AC8"/>
    <w:rsid w:val="009E6510"/>
    <w:rsid w:val="009F6452"/>
    <w:rsid w:val="00A073DF"/>
    <w:rsid w:val="00A12048"/>
    <w:rsid w:val="00A22F54"/>
    <w:rsid w:val="00A263D8"/>
    <w:rsid w:val="00A26C23"/>
    <w:rsid w:val="00A341CA"/>
    <w:rsid w:val="00A36B31"/>
    <w:rsid w:val="00A474CD"/>
    <w:rsid w:val="00A56E7B"/>
    <w:rsid w:val="00A60393"/>
    <w:rsid w:val="00A7242D"/>
    <w:rsid w:val="00A72A2A"/>
    <w:rsid w:val="00A8038A"/>
    <w:rsid w:val="00A86782"/>
    <w:rsid w:val="00A86EDB"/>
    <w:rsid w:val="00AA0088"/>
    <w:rsid w:val="00AA33E9"/>
    <w:rsid w:val="00AB234D"/>
    <w:rsid w:val="00AB3E8C"/>
    <w:rsid w:val="00AB5596"/>
    <w:rsid w:val="00AB739C"/>
    <w:rsid w:val="00AB73D0"/>
    <w:rsid w:val="00AC4D3A"/>
    <w:rsid w:val="00AC5A80"/>
    <w:rsid w:val="00AD04A5"/>
    <w:rsid w:val="00AF76A0"/>
    <w:rsid w:val="00B0045F"/>
    <w:rsid w:val="00B01192"/>
    <w:rsid w:val="00B0172E"/>
    <w:rsid w:val="00B04AF7"/>
    <w:rsid w:val="00B05474"/>
    <w:rsid w:val="00B1169C"/>
    <w:rsid w:val="00B22A80"/>
    <w:rsid w:val="00B23EA6"/>
    <w:rsid w:val="00B24522"/>
    <w:rsid w:val="00B25995"/>
    <w:rsid w:val="00B347AA"/>
    <w:rsid w:val="00B40DB7"/>
    <w:rsid w:val="00B56535"/>
    <w:rsid w:val="00B70227"/>
    <w:rsid w:val="00B736D6"/>
    <w:rsid w:val="00B738C5"/>
    <w:rsid w:val="00B90C87"/>
    <w:rsid w:val="00BA04BA"/>
    <w:rsid w:val="00BA450C"/>
    <w:rsid w:val="00BA702B"/>
    <w:rsid w:val="00BB28EA"/>
    <w:rsid w:val="00BB6B17"/>
    <w:rsid w:val="00BC63BE"/>
    <w:rsid w:val="00BD1298"/>
    <w:rsid w:val="00BD257F"/>
    <w:rsid w:val="00BD3E51"/>
    <w:rsid w:val="00BE33AB"/>
    <w:rsid w:val="00BE6118"/>
    <w:rsid w:val="00C002BA"/>
    <w:rsid w:val="00C06115"/>
    <w:rsid w:val="00C07CA7"/>
    <w:rsid w:val="00C14670"/>
    <w:rsid w:val="00C15F16"/>
    <w:rsid w:val="00C21872"/>
    <w:rsid w:val="00C22098"/>
    <w:rsid w:val="00C35C40"/>
    <w:rsid w:val="00C36C0D"/>
    <w:rsid w:val="00C376ED"/>
    <w:rsid w:val="00C37F3D"/>
    <w:rsid w:val="00C5014E"/>
    <w:rsid w:val="00C64972"/>
    <w:rsid w:val="00C7150E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12D12"/>
    <w:rsid w:val="00D339A3"/>
    <w:rsid w:val="00D36AE8"/>
    <w:rsid w:val="00D408A7"/>
    <w:rsid w:val="00D43547"/>
    <w:rsid w:val="00D47C2E"/>
    <w:rsid w:val="00D552C0"/>
    <w:rsid w:val="00D8369F"/>
    <w:rsid w:val="00D90E1B"/>
    <w:rsid w:val="00D933E9"/>
    <w:rsid w:val="00D93F99"/>
    <w:rsid w:val="00D95BF9"/>
    <w:rsid w:val="00DB3658"/>
    <w:rsid w:val="00DB5074"/>
    <w:rsid w:val="00DB6B92"/>
    <w:rsid w:val="00DB6F2A"/>
    <w:rsid w:val="00DB6FC8"/>
    <w:rsid w:val="00DC1401"/>
    <w:rsid w:val="00DC785D"/>
    <w:rsid w:val="00DD1704"/>
    <w:rsid w:val="00DD4DB2"/>
    <w:rsid w:val="00DF04E2"/>
    <w:rsid w:val="00E1460E"/>
    <w:rsid w:val="00E1520E"/>
    <w:rsid w:val="00E158E8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EF72F1"/>
    <w:rsid w:val="00F16176"/>
    <w:rsid w:val="00F232A9"/>
    <w:rsid w:val="00F237A9"/>
    <w:rsid w:val="00F32589"/>
    <w:rsid w:val="00F3539A"/>
    <w:rsid w:val="00F37C06"/>
    <w:rsid w:val="00F415BC"/>
    <w:rsid w:val="00F57579"/>
    <w:rsid w:val="00F619BA"/>
    <w:rsid w:val="00F66DFC"/>
    <w:rsid w:val="00F75F7B"/>
    <w:rsid w:val="00F77768"/>
    <w:rsid w:val="00F81E52"/>
    <w:rsid w:val="00F85B96"/>
    <w:rsid w:val="00F86663"/>
    <w:rsid w:val="00F872B3"/>
    <w:rsid w:val="00F9105B"/>
    <w:rsid w:val="00F92982"/>
    <w:rsid w:val="00FA0A26"/>
    <w:rsid w:val="00FA4144"/>
    <w:rsid w:val="00FB0269"/>
    <w:rsid w:val="00FC2FA3"/>
    <w:rsid w:val="00FC622E"/>
    <w:rsid w:val="00FC66B0"/>
    <w:rsid w:val="00FC71D7"/>
    <w:rsid w:val="00FD06A9"/>
    <w:rsid w:val="00FD130A"/>
    <w:rsid w:val="00FD4232"/>
    <w:rsid w:val="00FD6C93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432BF958"/>
  <w15:docId w15:val="{FE6BFB0B-B685-4992-AD9C-C0AFC4E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3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AA5C3-92D4-4CFC-9EC9-B4C1EFCE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121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13</cp:revision>
  <cp:lastPrinted>2018-10-31T01:26:00Z</cp:lastPrinted>
  <dcterms:created xsi:type="dcterms:W3CDTF">2018-10-30T20:45:00Z</dcterms:created>
  <dcterms:modified xsi:type="dcterms:W3CDTF">2018-11-07T22:24:00Z</dcterms:modified>
</cp:coreProperties>
</file>